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6E1" w:rsidRPr="00546530" w:rsidRDefault="008246E1" w:rsidP="008246E1">
      <w:pPr>
        <w:autoSpaceDE w:val="0"/>
        <w:autoSpaceDN w:val="0"/>
        <w:adjustRightInd w:val="0"/>
        <w:spacing w:after="0" w:line="240" w:lineRule="auto"/>
        <w:rPr>
          <w:rFonts w:ascii="Times New Roman" w:hAnsi="Times New Roman" w:cs="Times New Roman"/>
          <w:b/>
          <w:color w:val="000000"/>
          <w:sz w:val="32"/>
          <w:szCs w:val="32"/>
        </w:rPr>
      </w:pPr>
      <w:commentRangeStart w:id="0"/>
      <w:r w:rsidRPr="00546530">
        <w:rPr>
          <w:rFonts w:ascii="Times New Roman" w:hAnsi="Times New Roman" w:cs="Times New Roman"/>
          <w:b/>
          <w:color w:val="000000"/>
          <w:sz w:val="32"/>
          <w:szCs w:val="32"/>
        </w:rPr>
        <w:t>The 5 Pillars of Islam</w:t>
      </w:r>
      <w:commentRangeEnd w:id="0"/>
      <w:r w:rsidR="00F17D41">
        <w:rPr>
          <w:rStyle w:val="CommentReference"/>
        </w:rPr>
        <w:commentReference w:id="0"/>
      </w:r>
    </w:p>
    <w:p w:rsidR="008246E1" w:rsidRPr="00546530"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Reading taken from </w:t>
      </w:r>
      <w:r>
        <w:rPr>
          <w:rFonts w:ascii="Times New Roman" w:hAnsi="Times New Roman" w:cs="Times New Roman"/>
          <w:i/>
          <w:color w:val="000000"/>
          <w:sz w:val="24"/>
          <w:szCs w:val="24"/>
        </w:rPr>
        <w:t>Muslim Holidays (</w:t>
      </w:r>
      <w:r>
        <w:rPr>
          <w:rFonts w:ascii="Times New Roman" w:hAnsi="Times New Roman" w:cs="Times New Roman"/>
          <w:color w:val="000000"/>
          <w:sz w:val="24"/>
          <w:szCs w:val="24"/>
        </w:rPr>
        <w:t>Fountain Valley, CA: Council on Islamic Education, 2002), 65-69</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word Islam means “peace through submission to God.” Muslim practice is defined by the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Qur’an </w:t>
      </w:r>
      <w:r>
        <w:rPr>
          <w:rFonts w:ascii="Times New Roman" w:hAnsi="Times New Roman" w:cs="Times New Roman"/>
          <w:color w:val="000000"/>
          <w:sz w:val="24"/>
          <w:szCs w:val="24"/>
        </w:rPr>
        <w:t xml:space="preserve">(holy scripture) and the </w:t>
      </w:r>
      <w:r>
        <w:rPr>
          <w:rFonts w:ascii="Times New Roman" w:hAnsi="Times New Roman" w:cs="Times New Roman"/>
          <w:i/>
          <w:iCs/>
          <w:color w:val="000000"/>
          <w:sz w:val="24"/>
          <w:szCs w:val="24"/>
        </w:rPr>
        <w:t>Sunnah</w:t>
      </w:r>
      <w:r>
        <w:rPr>
          <w:rFonts w:ascii="Times New Roman" w:hAnsi="Times New Roman" w:cs="Times New Roman"/>
          <w:color w:val="000000"/>
          <w:sz w:val="24"/>
          <w:szCs w:val="24"/>
        </w:rPr>
        <w:t>, or example set by Prophet Muhammad and transmitted</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through the </w:t>
      </w:r>
      <w:r>
        <w:rPr>
          <w:rFonts w:ascii="Times New Roman" w:hAnsi="Times New Roman" w:cs="Times New Roman"/>
          <w:i/>
          <w:iCs/>
          <w:color w:val="000000"/>
          <w:sz w:val="24"/>
          <w:szCs w:val="24"/>
        </w:rPr>
        <w:t xml:space="preserve">Hadith </w:t>
      </w:r>
      <w:r>
        <w:rPr>
          <w:rFonts w:ascii="Times New Roman" w:hAnsi="Times New Roman" w:cs="Times New Roman"/>
          <w:color w:val="000000"/>
          <w:sz w:val="24"/>
          <w:szCs w:val="24"/>
        </w:rPr>
        <w:t xml:space="preserve">(recorded words and deeds). </w:t>
      </w:r>
      <w:commentRangeStart w:id="1"/>
      <w:r>
        <w:rPr>
          <w:rFonts w:ascii="Times New Roman" w:hAnsi="Times New Roman" w:cs="Times New Roman"/>
          <w:color w:val="000000"/>
          <w:sz w:val="24"/>
          <w:szCs w:val="24"/>
        </w:rPr>
        <w:t>Islam is a universal religion, meaning that</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anyone may accept its beliefs and become a Muslim, or follower of Islam. </w:t>
      </w:r>
      <w:commentRangeStart w:id="2"/>
      <w:r>
        <w:rPr>
          <w:rFonts w:ascii="Times New Roman" w:hAnsi="Times New Roman" w:cs="Times New Roman"/>
          <w:color w:val="000000"/>
          <w:sz w:val="24"/>
          <w:szCs w:val="24"/>
        </w:rPr>
        <w:t xml:space="preserve">A </w:t>
      </w:r>
      <w:commentRangeEnd w:id="1"/>
      <w:r>
        <w:rPr>
          <w:rStyle w:val="CommentReference"/>
        </w:rPr>
        <w:commentReference w:id="1"/>
      </w:r>
      <w:r>
        <w:rPr>
          <w:rFonts w:ascii="Times New Roman" w:hAnsi="Times New Roman" w:cs="Times New Roman"/>
          <w:color w:val="000000"/>
          <w:sz w:val="24"/>
          <w:szCs w:val="24"/>
        </w:rPr>
        <w:t>Muslim is “one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who seeks peace through submission to God.” </w:t>
      </w:r>
      <w:commentRangeEnd w:id="2"/>
      <w:r>
        <w:rPr>
          <w:rStyle w:val="CommentReference"/>
        </w:rPr>
        <w:commentReference w:id="2"/>
      </w:r>
      <w:r>
        <w:rPr>
          <w:rFonts w:ascii="Times New Roman" w:hAnsi="Times New Roman" w:cs="Times New Roman"/>
          <w:color w:val="000000"/>
          <w:sz w:val="24"/>
          <w:szCs w:val="24"/>
        </w:rPr>
        <w:t>This means striving to reach a goal rather than</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achieving a fixed identity. “Seeking the face of God” is an expression often used to describe this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lifetime goal. To fulfill the identity of a Muslim, a person must carry out certain acts, and live a</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moral, God-fearing life.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commentRangeStart w:id="3"/>
      <w:r>
        <w:rPr>
          <w:rFonts w:ascii="Times New Roman" w:hAnsi="Times New Roman" w:cs="Times New Roman"/>
          <w:color w:val="000000"/>
          <w:sz w:val="24"/>
          <w:szCs w:val="24"/>
        </w:rPr>
        <w:t xml:space="preserve">These basic acts required of a Muslim are called the Five Pillars. </w:t>
      </w:r>
      <w:commentRangeEnd w:id="3"/>
      <w:r>
        <w:rPr>
          <w:rStyle w:val="CommentReference"/>
        </w:rPr>
        <w:commentReference w:id="3"/>
      </w:r>
      <w:r>
        <w:rPr>
          <w:rFonts w:ascii="Times New Roman" w:hAnsi="Times New Roman" w:cs="Times New Roman"/>
          <w:color w:val="000000"/>
          <w:sz w:val="24"/>
          <w:szCs w:val="24"/>
        </w:rPr>
        <w:t>Accepting Islam requires only</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that a person state the basic creed, “There is no god but God” and “Muhammad is the messenger</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of God.” That is the first of the five basic acts or duties. The Five Pillars of Islam are: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Pr>
          <w:rFonts w:ascii="Times New Roman" w:hAnsi="Times New Roman" w:cs="Times New Roman"/>
          <w:i/>
          <w:iCs/>
          <w:color w:val="000000"/>
          <w:sz w:val="24"/>
          <w:szCs w:val="24"/>
        </w:rPr>
        <w:t xml:space="preserve">shahadah </w:t>
      </w:r>
      <w:r>
        <w:rPr>
          <w:rFonts w:ascii="Times New Roman" w:hAnsi="Times New Roman" w:cs="Times New Roman"/>
          <w:color w:val="000000"/>
          <w:sz w:val="24"/>
          <w:szCs w:val="24"/>
        </w:rPr>
        <w:t>-- to state belief in One God and the prophethood of Muhammad,</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Pr>
          <w:rFonts w:ascii="Times New Roman" w:hAnsi="Times New Roman" w:cs="Times New Roman"/>
          <w:i/>
          <w:iCs/>
          <w:color w:val="000000"/>
          <w:sz w:val="24"/>
          <w:szCs w:val="24"/>
        </w:rPr>
        <w:t xml:space="preserve">salat </w:t>
      </w:r>
      <w:r>
        <w:rPr>
          <w:rFonts w:ascii="Times New Roman" w:hAnsi="Times New Roman" w:cs="Times New Roman"/>
          <w:color w:val="000000"/>
          <w:sz w:val="24"/>
          <w:szCs w:val="24"/>
        </w:rPr>
        <w:t>-- to pray five obligatory prayers each day,</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Pr>
          <w:rFonts w:ascii="Times New Roman" w:hAnsi="Times New Roman" w:cs="Times New Roman"/>
          <w:i/>
          <w:iCs/>
          <w:color w:val="000000"/>
          <w:sz w:val="24"/>
          <w:szCs w:val="24"/>
        </w:rPr>
        <w:t xml:space="preserve">siyam </w:t>
      </w:r>
      <w:r>
        <w:rPr>
          <w:rFonts w:ascii="Times New Roman" w:hAnsi="Times New Roman" w:cs="Times New Roman"/>
          <w:color w:val="000000"/>
          <w:sz w:val="24"/>
          <w:szCs w:val="24"/>
        </w:rPr>
        <w:t>-- to fast from dawn to sunset during the month of Ramadan each year,</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r>
        <w:rPr>
          <w:rFonts w:ascii="Times New Roman" w:hAnsi="Times New Roman" w:cs="Times New Roman"/>
          <w:i/>
          <w:iCs/>
          <w:color w:val="000000"/>
          <w:sz w:val="24"/>
          <w:szCs w:val="24"/>
        </w:rPr>
        <w:t xml:space="preserve">zakat </w:t>
      </w:r>
      <w:r>
        <w:rPr>
          <w:rFonts w:ascii="Times New Roman" w:hAnsi="Times New Roman" w:cs="Times New Roman"/>
          <w:color w:val="000000"/>
          <w:sz w:val="24"/>
          <w:szCs w:val="24"/>
        </w:rPr>
        <w:t>– to pay obligatory charity each year,</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(5) </w:t>
      </w:r>
      <w:r>
        <w:rPr>
          <w:rFonts w:ascii="Times New Roman" w:hAnsi="Times New Roman" w:cs="Times New Roman"/>
          <w:i/>
          <w:iCs/>
          <w:color w:val="000000"/>
          <w:sz w:val="24"/>
          <w:szCs w:val="24"/>
        </w:rPr>
        <w:t xml:space="preserve">hajj </w:t>
      </w:r>
      <w:r>
        <w:rPr>
          <w:rFonts w:ascii="Times New Roman" w:hAnsi="Times New Roman" w:cs="Times New Roman"/>
          <w:color w:val="000000"/>
          <w:sz w:val="24"/>
          <w:szCs w:val="24"/>
        </w:rPr>
        <w:t>-- to make the pilgrimage to Makkah once in a lifetime.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following sections describe the pillars in detail.</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Shahadah (the Islamic Creed) </w:t>
      </w:r>
      <w:r>
        <w:rPr>
          <w:rFonts w:ascii="Times New Roman" w:hAnsi="Times New Roman" w:cs="Times New Roman"/>
          <w:color w:val="000000"/>
          <w:sz w:val="24"/>
          <w:szCs w:val="24"/>
        </w:rPr>
        <w:t>The declaration of faith in Islam is a simple statement that</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begins </w:t>
      </w:r>
      <w:r>
        <w:rPr>
          <w:rFonts w:ascii="Times New Roman" w:hAnsi="Times New Roman" w:cs="Times New Roman"/>
          <w:i/>
          <w:iCs/>
          <w:color w:val="000000"/>
          <w:sz w:val="24"/>
          <w:szCs w:val="24"/>
        </w:rPr>
        <w:t>Ashud anna</w:t>
      </w:r>
      <w:r>
        <w:rPr>
          <w:rFonts w:ascii="Times New Roman" w:hAnsi="Times New Roman" w:cs="Times New Roman"/>
          <w:color w:val="000000"/>
          <w:sz w:val="24"/>
          <w:szCs w:val="24"/>
        </w:rPr>
        <w:t xml:space="preserve">,” (“I witness that”), and continues with the statement </w:t>
      </w:r>
      <w:r>
        <w:rPr>
          <w:rFonts w:ascii="Times New Roman" w:hAnsi="Times New Roman" w:cs="Times New Roman"/>
          <w:i/>
          <w:iCs/>
          <w:color w:val="000000"/>
          <w:sz w:val="24"/>
          <w:szCs w:val="24"/>
        </w:rPr>
        <w:t>La illaha illa Allah</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commentRangeStart w:id="4"/>
      <w:r>
        <w:rPr>
          <w:rFonts w:ascii="Times New Roman" w:hAnsi="Times New Roman" w:cs="Times New Roman"/>
          <w:color w:val="000000"/>
          <w:sz w:val="24"/>
          <w:szCs w:val="24"/>
        </w:rPr>
        <w:t>There is no god but God</w:t>
      </w:r>
      <w:commentRangeEnd w:id="4"/>
      <w:r w:rsidR="00AF2D86">
        <w:rPr>
          <w:rStyle w:val="CommentReference"/>
        </w:rPr>
        <w:commentReference w:id="4"/>
      </w:r>
      <w:r>
        <w:rPr>
          <w:rFonts w:ascii="Times New Roman" w:hAnsi="Times New Roman" w:cs="Times New Roman"/>
          <w:color w:val="000000"/>
          <w:sz w:val="24"/>
          <w:szCs w:val="24"/>
        </w:rPr>
        <w:t xml:space="preserve">”), and ends with the affirmation </w:t>
      </w:r>
      <w:r>
        <w:rPr>
          <w:rFonts w:ascii="Times New Roman" w:hAnsi="Times New Roman" w:cs="Times New Roman"/>
          <w:i/>
          <w:iCs/>
          <w:color w:val="000000"/>
          <w:sz w:val="24"/>
          <w:szCs w:val="24"/>
        </w:rPr>
        <w:t xml:space="preserve">wa Muhammad rasul Allah </w:t>
      </w:r>
      <w:r>
        <w:rPr>
          <w:rFonts w:ascii="Times New Roman" w:hAnsi="Times New Roman" w:cs="Times New Roman"/>
          <w:color w:val="000000"/>
          <w:sz w:val="24"/>
          <w:szCs w:val="24"/>
        </w:rPr>
        <w:t>(“and</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commentRangeStart w:id="5"/>
      <w:r>
        <w:rPr>
          <w:rFonts w:ascii="Times New Roman" w:hAnsi="Times New Roman" w:cs="Times New Roman"/>
          <w:color w:val="000000"/>
          <w:sz w:val="24"/>
          <w:szCs w:val="24"/>
        </w:rPr>
        <w:t>Muhammad is the messenger of God</w:t>
      </w:r>
      <w:commentRangeEnd w:id="5"/>
      <w:r w:rsidR="00AF2D86">
        <w:rPr>
          <w:rStyle w:val="CommentReference"/>
        </w:rPr>
        <w:commentReference w:id="5"/>
      </w:r>
      <w:r>
        <w:rPr>
          <w:rFonts w:ascii="Times New Roman" w:hAnsi="Times New Roman" w:cs="Times New Roman"/>
          <w:color w:val="000000"/>
          <w:sz w:val="24"/>
          <w:szCs w:val="24"/>
        </w:rPr>
        <w:t>”). The first part defines the role of the Muslim, a</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continuous striving throughout life. This striving reaches into all aspects of personality and</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activity toward the self, the family and the community, to the entire community of humankind</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and the natural environment. </w:t>
      </w:r>
      <w:commentRangeStart w:id="6"/>
      <w:r>
        <w:rPr>
          <w:rFonts w:ascii="Times New Roman" w:hAnsi="Times New Roman" w:cs="Times New Roman"/>
          <w:color w:val="000000"/>
          <w:sz w:val="24"/>
          <w:szCs w:val="24"/>
        </w:rPr>
        <w:t>The second part affirms the existence of one God by negating the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existence of any other creature that people might worship, or any partner with God</w:t>
      </w:r>
      <w:commentRangeEnd w:id="6"/>
      <w:r w:rsidR="00AF2D86">
        <w:rPr>
          <w:rStyle w:val="CommentReference"/>
        </w:rPr>
        <w:commentReference w:id="6"/>
      </w:r>
      <w:r>
        <w:rPr>
          <w:rFonts w:ascii="Times New Roman" w:hAnsi="Times New Roman" w:cs="Times New Roman"/>
          <w:color w:val="000000"/>
          <w:sz w:val="24"/>
          <w:szCs w:val="24"/>
        </w:rPr>
        <w:t>. It underlines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Muslim’s direct relationship with God as a witness and </w:t>
      </w:r>
      <w:commentRangeStart w:id="7"/>
      <w:r>
        <w:rPr>
          <w:rFonts w:ascii="Times New Roman" w:hAnsi="Times New Roman" w:cs="Times New Roman"/>
          <w:color w:val="000000"/>
          <w:sz w:val="24"/>
          <w:szCs w:val="24"/>
        </w:rPr>
        <w:t xml:space="preserve">as a servant of God. </w:t>
      </w:r>
      <w:commentRangeEnd w:id="7"/>
      <w:r w:rsidR="001232A2">
        <w:rPr>
          <w:rStyle w:val="CommentReference"/>
        </w:rPr>
        <w:commentReference w:id="7"/>
      </w:r>
      <w:r>
        <w:rPr>
          <w:rFonts w:ascii="Times New Roman" w:hAnsi="Times New Roman" w:cs="Times New Roman"/>
          <w:color w:val="000000"/>
          <w:sz w:val="24"/>
          <w:szCs w:val="24"/>
        </w:rPr>
        <w:t>No central</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authority nor privileged persons stand between God and the individual. The third part of the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creed witnesses that God sent prophets to humankind, as stated in the scriptures revealed before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Qur’an. Then, it affirms that </w:t>
      </w:r>
      <w:commentRangeStart w:id="8"/>
      <w:r>
        <w:rPr>
          <w:rFonts w:ascii="Times New Roman" w:hAnsi="Times New Roman" w:cs="Times New Roman"/>
          <w:color w:val="000000"/>
          <w:sz w:val="24"/>
          <w:szCs w:val="24"/>
        </w:rPr>
        <w:t>Muhammad was a prophet, or messenge</w:t>
      </w:r>
      <w:commentRangeEnd w:id="8"/>
      <w:r w:rsidR="001232A2">
        <w:rPr>
          <w:rStyle w:val="CommentReference"/>
        </w:rPr>
        <w:commentReference w:id="8"/>
      </w:r>
      <w:r>
        <w:rPr>
          <w:rFonts w:ascii="Times New Roman" w:hAnsi="Times New Roman" w:cs="Times New Roman"/>
          <w:color w:val="000000"/>
          <w:sz w:val="24"/>
          <w:szCs w:val="24"/>
        </w:rPr>
        <w:t>r who received</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revelation (the Qur’an) and guidance from God. Among the earlier revelations mentioned in the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Qur’an are the Torah (given to Moses), the Psalms (given to David) and the Evangelium (given</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 Jesus). This series of prophets and revelation includes—among others—Adam, Noah,</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Abraham, Isaac, Ishmael, Joseph, Moses, David, Solomon, Jesus, and Muhammad, according to</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universally accepted teachings of Islam. The Qur’an states that what was revealed to</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Muhammad confirmed the basic message of the earlier scriptures.</w:t>
      </w:r>
    </w:p>
    <w:p w:rsidR="008246E1" w:rsidRDefault="008246E1" w:rsidP="008246E1">
      <w:pPr>
        <w:autoSpaceDE w:val="0"/>
        <w:autoSpaceDN w:val="0"/>
        <w:adjustRightInd w:val="0"/>
        <w:spacing w:after="0" w:line="240" w:lineRule="auto"/>
        <w:rPr>
          <w:rFonts w:ascii="Times New Roman" w:hAnsi="Times New Roman" w:cs="Times New Roman"/>
          <w:b/>
          <w:bCs/>
          <w:color w:val="000000"/>
          <w:sz w:val="24"/>
          <w:szCs w:val="24"/>
        </w:rPr>
      </w:pP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Salah (Muslims’ Daily Prayer) </w:t>
      </w:r>
      <w:r>
        <w:rPr>
          <w:rFonts w:ascii="Times New Roman" w:hAnsi="Times New Roman" w:cs="Times New Roman"/>
          <w:color w:val="000000"/>
          <w:sz w:val="24"/>
          <w:szCs w:val="24"/>
        </w:rPr>
        <w:t>is the five daily prayers that are the duty of every Muslim.</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Muslims perform the recitations and physical movements of </w:t>
      </w:r>
      <w:r>
        <w:rPr>
          <w:rFonts w:ascii="Times New Roman" w:hAnsi="Times New Roman" w:cs="Times New Roman"/>
          <w:i/>
          <w:iCs/>
          <w:color w:val="000000"/>
          <w:sz w:val="24"/>
          <w:szCs w:val="24"/>
        </w:rPr>
        <w:t xml:space="preserve">salah </w:t>
      </w:r>
      <w:r>
        <w:rPr>
          <w:rFonts w:ascii="Times New Roman" w:hAnsi="Times New Roman" w:cs="Times New Roman"/>
          <w:color w:val="000000"/>
          <w:sz w:val="24"/>
          <w:szCs w:val="24"/>
        </w:rPr>
        <w:t>as taught by their prophet</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Muhammad, according to Islamic sources. </w:t>
      </w:r>
      <w:commentRangeStart w:id="9"/>
      <w:r>
        <w:rPr>
          <w:rFonts w:ascii="Times New Roman" w:hAnsi="Times New Roman" w:cs="Times New Roman"/>
          <w:color w:val="000000"/>
          <w:sz w:val="24"/>
          <w:szCs w:val="24"/>
        </w:rPr>
        <w:t>Each of the five prayers can be performed within a</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window of time. (1) between dawn and sunrise, (2) noon to mid-afternoon, (3) between midafternoon</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and just before sunset, (4) at sunset, and (5) after twilight until nighttime. </w:t>
      </w:r>
      <w:commentRangeEnd w:id="9"/>
      <w:r w:rsidR="0006617F">
        <w:rPr>
          <w:rStyle w:val="CommentReference"/>
        </w:rPr>
        <w:commentReference w:id="9"/>
      </w:r>
      <w:r>
        <w:rPr>
          <w:rFonts w:ascii="Times New Roman" w:hAnsi="Times New Roman" w:cs="Times New Roman"/>
          <w:color w:val="000000"/>
          <w:sz w:val="24"/>
          <w:szCs w:val="24"/>
        </w:rPr>
        <w:t>Prayer time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is determined by the sun’s position, which Muslims today calculate by clock time, using charts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that change with the longer and shorter days of each season. Before praying, Muslims perform a</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brief ritual washing. This purification prepares the worshipper for entering the state of prayer, of</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standing before God. It is a symbol of the cleansing effect of prayer. No matter what language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they speak, </w:t>
      </w:r>
      <w:commentRangeStart w:id="10"/>
      <w:r>
        <w:rPr>
          <w:rFonts w:ascii="Times New Roman" w:hAnsi="Times New Roman" w:cs="Times New Roman"/>
          <w:color w:val="000000"/>
          <w:sz w:val="24"/>
          <w:szCs w:val="24"/>
        </w:rPr>
        <w:t>all Muslims pray in the Arabic language.</w:t>
      </w:r>
      <w:commentRangeEnd w:id="10"/>
      <w:r w:rsidR="0006617F">
        <w:rPr>
          <w:rStyle w:val="CommentReference"/>
        </w:rPr>
        <w:commentReference w:id="10"/>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w:t>
      </w:r>
      <w:r>
        <w:rPr>
          <w:rFonts w:ascii="Times New Roman" w:hAnsi="Times New Roman" w:cs="Times New Roman"/>
          <w:i/>
          <w:iCs/>
          <w:color w:val="000000"/>
          <w:sz w:val="24"/>
          <w:szCs w:val="24"/>
        </w:rPr>
        <w:t>salah</w:t>
      </w:r>
      <w:r>
        <w:rPr>
          <w:rFonts w:ascii="Times New Roman" w:hAnsi="Times New Roman" w:cs="Times New Roman"/>
          <w:color w:val="000000"/>
          <w:sz w:val="24"/>
          <w:szCs w:val="24"/>
        </w:rPr>
        <w:t>, Muslims recite specific words and selected verses from the Qur’an while standing,</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bowing, kneeling with the hands and forehead touching the ground, and sitting. Each cycle of</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movements is one </w:t>
      </w:r>
      <w:r>
        <w:rPr>
          <w:rFonts w:ascii="Times New Roman" w:hAnsi="Times New Roman" w:cs="Times New Roman"/>
          <w:i/>
          <w:iCs/>
          <w:color w:val="000000"/>
          <w:sz w:val="24"/>
          <w:szCs w:val="24"/>
        </w:rPr>
        <w:t>rak’at</w:t>
      </w:r>
      <w:r>
        <w:rPr>
          <w:rFonts w:ascii="Times New Roman" w:hAnsi="Times New Roman" w:cs="Times New Roman"/>
          <w:color w:val="000000"/>
          <w:sz w:val="24"/>
          <w:szCs w:val="24"/>
        </w:rPr>
        <w:t xml:space="preserve">, or unit of prayer, and each of the </w:t>
      </w:r>
      <w:commentRangeStart w:id="11"/>
      <w:r>
        <w:rPr>
          <w:rFonts w:ascii="Times New Roman" w:hAnsi="Times New Roman" w:cs="Times New Roman"/>
          <w:color w:val="000000"/>
          <w:sz w:val="24"/>
          <w:szCs w:val="24"/>
        </w:rPr>
        <w:t>five prayers has between two and</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four units. </w:t>
      </w:r>
      <w:commentRangeEnd w:id="11"/>
      <w:r w:rsidR="009467DF">
        <w:rPr>
          <w:rStyle w:val="CommentReference"/>
        </w:rPr>
        <w:commentReference w:id="11"/>
      </w:r>
      <w:r>
        <w:rPr>
          <w:rFonts w:ascii="Times New Roman" w:hAnsi="Times New Roman" w:cs="Times New Roman"/>
          <w:color w:val="000000"/>
          <w:sz w:val="24"/>
          <w:szCs w:val="24"/>
        </w:rPr>
        <w:t>At the end of the prayer, and throughout their lives, Muslims pray informally, asking</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 guidance and help in their own words. They also recite special prayers passed down as the</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words of the prophets. If two or more Muslims pray together, one of them will be the </w:t>
      </w:r>
      <w:r>
        <w:rPr>
          <w:rFonts w:ascii="Times New Roman" w:hAnsi="Times New Roman" w:cs="Times New Roman"/>
          <w:i/>
          <w:iCs/>
          <w:color w:val="000000"/>
          <w:sz w:val="24"/>
          <w:szCs w:val="24"/>
        </w:rPr>
        <w:t>imam</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(prayer leader), and the others form rows behind the </w:t>
      </w:r>
      <w:r>
        <w:rPr>
          <w:rFonts w:ascii="Times New Roman" w:hAnsi="Times New Roman" w:cs="Times New Roman"/>
          <w:i/>
          <w:iCs/>
          <w:color w:val="000000"/>
          <w:sz w:val="24"/>
          <w:szCs w:val="24"/>
        </w:rPr>
        <w:t>imam</w:t>
      </w:r>
      <w:r>
        <w:rPr>
          <w:rFonts w:ascii="Times New Roman" w:hAnsi="Times New Roman" w:cs="Times New Roman"/>
          <w:color w:val="000000"/>
          <w:sz w:val="24"/>
          <w:szCs w:val="24"/>
        </w:rPr>
        <w:t>.</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Masjid </w:t>
      </w:r>
      <w:r>
        <w:rPr>
          <w:rFonts w:ascii="Times New Roman" w:hAnsi="Times New Roman" w:cs="Times New Roman"/>
          <w:color w:val="000000"/>
          <w:sz w:val="24"/>
          <w:szCs w:val="24"/>
        </w:rPr>
        <w:t xml:space="preserve">is the Arabic name for an Islamic house of worship. The common English term </w:t>
      </w:r>
      <w:r>
        <w:rPr>
          <w:rFonts w:ascii="Times New Roman" w:hAnsi="Times New Roman" w:cs="Times New Roman"/>
          <w:i/>
          <w:iCs/>
          <w:color w:val="000000"/>
          <w:sz w:val="24"/>
          <w:szCs w:val="24"/>
        </w:rPr>
        <w:t xml:space="preserve">mosque </w:t>
      </w:r>
      <w:r>
        <w:rPr>
          <w:rFonts w:ascii="Times New Roman" w:hAnsi="Times New Roman" w:cs="Times New Roman"/>
          <w:color w:val="000000"/>
          <w:sz w:val="24"/>
          <w:szCs w:val="24"/>
        </w:rPr>
        <w:t>is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French version of the Spanish word </w:t>
      </w:r>
      <w:r>
        <w:rPr>
          <w:rFonts w:ascii="Times New Roman" w:hAnsi="Times New Roman" w:cs="Times New Roman"/>
          <w:i/>
          <w:iCs/>
          <w:color w:val="000000"/>
          <w:sz w:val="24"/>
          <w:szCs w:val="24"/>
        </w:rPr>
        <w:t>mezquita</w:t>
      </w:r>
      <w:r>
        <w:rPr>
          <w:rFonts w:ascii="Times New Roman" w:hAnsi="Times New Roman" w:cs="Times New Roman"/>
          <w:color w:val="000000"/>
          <w:sz w:val="24"/>
          <w:szCs w:val="24"/>
        </w:rPr>
        <w:t xml:space="preserve">. The </w:t>
      </w:r>
      <w:r>
        <w:rPr>
          <w:rFonts w:ascii="Times New Roman" w:hAnsi="Times New Roman" w:cs="Times New Roman"/>
          <w:i/>
          <w:iCs/>
          <w:color w:val="000000"/>
          <w:sz w:val="24"/>
          <w:szCs w:val="24"/>
        </w:rPr>
        <w:t xml:space="preserve">masjid </w:t>
      </w:r>
      <w:r>
        <w:rPr>
          <w:rFonts w:ascii="Times New Roman" w:hAnsi="Times New Roman" w:cs="Times New Roman"/>
          <w:color w:val="000000"/>
          <w:sz w:val="24"/>
          <w:szCs w:val="24"/>
        </w:rPr>
        <w:t>is named after the position of prayer</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called </w:t>
      </w:r>
      <w:r>
        <w:rPr>
          <w:rFonts w:ascii="Times New Roman" w:hAnsi="Times New Roman" w:cs="Times New Roman"/>
          <w:i/>
          <w:iCs/>
          <w:color w:val="000000"/>
          <w:sz w:val="24"/>
          <w:szCs w:val="24"/>
        </w:rPr>
        <w:t>sujud</w:t>
      </w:r>
      <w:r>
        <w:rPr>
          <w:rFonts w:ascii="Times New Roman" w:hAnsi="Times New Roman" w:cs="Times New Roman"/>
          <w:color w:val="000000"/>
          <w:sz w:val="24"/>
          <w:szCs w:val="24"/>
        </w:rPr>
        <w:t>, which means kneeling with the hands and forehead touching the ground. The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masjid </w:t>
      </w:r>
      <w:r>
        <w:rPr>
          <w:rFonts w:ascii="Times New Roman" w:hAnsi="Times New Roman" w:cs="Times New Roman"/>
          <w:color w:val="000000"/>
          <w:sz w:val="24"/>
          <w:szCs w:val="24"/>
        </w:rPr>
        <w:t xml:space="preserve">is a simple, enclosed space oriented towards the city of </w:t>
      </w:r>
      <w:commentRangeStart w:id="12"/>
      <w:r>
        <w:rPr>
          <w:rFonts w:ascii="Times New Roman" w:hAnsi="Times New Roman" w:cs="Times New Roman"/>
          <w:color w:val="000000"/>
          <w:sz w:val="24"/>
          <w:szCs w:val="24"/>
        </w:rPr>
        <w:t>Makkah</w:t>
      </w:r>
      <w:commentRangeEnd w:id="12"/>
      <w:r w:rsidR="009467DF">
        <w:rPr>
          <w:rStyle w:val="CommentReference"/>
        </w:rPr>
        <w:commentReference w:id="12"/>
      </w:r>
      <w:r>
        <w:rPr>
          <w:rFonts w:ascii="Times New Roman" w:hAnsi="Times New Roman" w:cs="Times New Roman"/>
          <w:color w:val="000000"/>
          <w:sz w:val="24"/>
          <w:szCs w:val="24"/>
        </w:rPr>
        <w:t xml:space="preserve"> (on the Arabian</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Peninsula ) where Islam’s holiest place—the Ka’bah –--is located. There is no furniture except</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mats or rugs, and Muslims stand shoulder to shoulder in rows, following the movements of the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prayer leader all together. Because of these movements and the closeness of the worshippers,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women pray together in rows behind the men.</w:t>
      </w:r>
    </w:p>
    <w:p w:rsidR="008246E1" w:rsidRDefault="008246E1" w:rsidP="008246E1">
      <w:pPr>
        <w:autoSpaceDE w:val="0"/>
        <w:autoSpaceDN w:val="0"/>
        <w:adjustRightInd w:val="0"/>
        <w:spacing w:after="0" w:line="240" w:lineRule="auto"/>
        <w:rPr>
          <w:rFonts w:ascii="Times New Roman" w:hAnsi="Times New Roman" w:cs="Times New Roman"/>
          <w:b/>
          <w:bCs/>
          <w:color w:val="000000"/>
          <w:sz w:val="24"/>
          <w:szCs w:val="24"/>
        </w:rPr>
      </w:pP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3. Sawm (Fasting) </w:t>
      </w:r>
      <w:r>
        <w:rPr>
          <w:rFonts w:ascii="Times New Roman" w:hAnsi="Times New Roman" w:cs="Times New Roman"/>
          <w:color w:val="000000"/>
          <w:sz w:val="24"/>
          <w:szCs w:val="24"/>
        </w:rPr>
        <w:t>During one month each year, Muslims fast, meaning that they do not eat or</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drink anything between dawn and sunset. Fasting is a duty for adults, but many children</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participate voluntarily, for at least part of the day, or only a few days. The fast begins with</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sahoor </w:t>
      </w:r>
      <w:r>
        <w:rPr>
          <w:rFonts w:ascii="Times New Roman" w:hAnsi="Times New Roman" w:cs="Times New Roman"/>
          <w:color w:val="000000"/>
          <w:sz w:val="24"/>
          <w:szCs w:val="24"/>
        </w:rPr>
        <w:t>(a pre-dawn meal). While fasting, Muslims perform the dawn, noon and afternoon</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prayers, and go about their normal duties. At sunset, </w:t>
      </w:r>
      <w:commentRangeStart w:id="13"/>
      <w:r>
        <w:rPr>
          <w:rFonts w:ascii="Times New Roman" w:hAnsi="Times New Roman" w:cs="Times New Roman"/>
          <w:color w:val="000000"/>
          <w:sz w:val="24"/>
          <w:szCs w:val="24"/>
        </w:rPr>
        <w:t>Muslims break their fast with a few dates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and water, then pray,</w:t>
      </w:r>
      <w:commentRangeEnd w:id="13"/>
      <w:r w:rsidR="009467DF">
        <w:rPr>
          <w:rStyle w:val="CommentReference"/>
        </w:rPr>
        <w:commentReference w:id="13"/>
      </w:r>
      <w:r>
        <w:rPr>
          <w:rFonts w:ascii="Times New Roman" w:hAnsi="Times New Roman" w:cs="Times New Roman"/>
          <w:color w:val="000000"/>
          <w:sz w:val="24"/>
          <w:szCs w:val="24"/>
        </w:rPr>
        <w:t xml:space="preserve"> then eat </w:t>
      </w:r>
      <w:r>
        <w:rPr>
          <w:rFonts w:ascii="Times New Roman" w:hAnsi="Times New Roman" w:cs="Times New Roman"/>
          <w:i/>
          <w:iCs/>
          <w:color w:val="000000"/>
          <w:sz w:val="24"/>
          <w:szCs w:val="24"/>
        </w:rPr>
        <w:t xml:space="preserve">iftar </w:t>
      </w:r>
      <w:r>
        <w:rPr>
          <w:rFonts w:ascii="Times New Roman" w:hAnsi="Times New Roman" w:cs="Times New Roman"/>
          <w:color w:val="000000"/>
          <w:sz w:val="24"/>
          <w:szCs w:val="24"/>
        </w:rPr>
        <w:t xml:space="preserve">(a meal that breaks the fast). </w:t>
      </w:r>
      <w:r>
        <w:rPr>
          <w:rFonts w:ascii="Times New Roman" w:hAnsi="Times New Roman" w:cs="Times New Roman"/>
          <w:i/>
          <w:iCs/>
          <w:color w:val="000000"/>
          <w:sz w:val="24"/>
          <w:szCs w:val="24"/>
        </w:rPr>
        <w:t xml:space="preserve">Iftar </w:t>
      </w:r>
      <w:r>
        <w:rPr>
          <w:rFonts w:ascii="Times New Roman" w:hAnsi="Times New Roman" w:cs="Times New Roman"/>
          <w:color w:val="000000"/>
          <w:sz w:val="24"/>
          <w:szCs w:val="24"/>
        </w:rPr>
        <w:t>is usually eaten with family</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and friends, or at the </w:t>
      </w:r>
      <w:r>
        <w:rPr>
          <w:rFonts w:ascii="Times New Roman" w:hAnsi="Times New Roman" w:cs="Times New Roman"/>
          <w:i/>
          <w:iCs/>
          <w:color w:val="000000"/>
          <w:sz w:val="24"/>
          <w:szCs w:val="24"/>
        </w:rPr>
        <w:t>masjid</w:t>
      </w:r>
      <w:r>
        <w:rPr>
          <w:rFonts w:ascii="Times New Roman" w:hAnsi="Times New Roman" w:cs="Times New Roman"/>
          <w:color w:val="000000"/>
          <w:sz w:val="24"/>
          <w:szCs w:val="24"/>
        </w:rPr>
        <w:t>, which hosts meals donated by community members for all. After</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evening prayer, many Muslims go to the </w:t>
      </w:r>
      <w:r>
        <w:rPr>
          <w:rFonts w:ascii="Times New Roman" w:hAnsi="Times New Roman" w:cs="Times New Roman"/>
          <w:i/>
          <w:iCs/>
          <w:color w:val="000000"/>
          <w:sz w:val="24"/>
          <w:szCs w:val="24"/>
        </w:rPr>
        <w:t xml:space="preserve">masjid </w:t>
      </w:r>
      <w:r>
        <w:rPr>
          <w:rFonts w:ascii="Times New Roman" w:hAnsi="Times New Roman" w:cs="Times New Roman"/>
          <w:color w:val="000000"/>
          <w:sz w:val="24"/>
          <w:szCs w:val="24"/>
        </w:rPr>
        <w:t>for congregational prayers that feature a</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reading of one thirtieth of the Qur’an each night. They complete the whole Qur’an by the end of</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month.</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commentRangeStart w:id="14"/>
      <w:r>
        <w:rPr>
          <w:rFonts w:ascii="Times New Roman" w:hAnsi="Times New Roman" w:cs="Times New Roman"/>
          <w:color w:val="000000"/>
          <w:sz w:val="24"/>
          <w:szCs w:val="24"/>
        </w:rPr>
        <w:t>The Qur’an links fasting with the practice of earlier prophets and religions</w:t>
      </w:r>
      <w:commentRangeEnd w:id="14"/>
      <w:r w:rsidR="00F17D41">
        <w:rPr>
          <w:rStyle w:val="CommentReference"/>
        </w:rPr>
        <w:commentReference w:id="14"/>
      </w:r>
      <w:r>
        <w:rPr>
          <w:rFonts w:ascii="Times New Roman" w:hAnsi="Times New Roman" w:cs="Times New Roman"/>
          <w:color w:val="000000"/>
          <w:sz w:val="24"/>
          <w:szCs w:val="24"/>
        </w:rPr>
        <w:t>: “</w:t>
      </w:r>
      <w:r>
        <w:rPr>
          <w:rFonts w:ascii="Times New Roman" w:hAnsi="Times New Roman" w:cs="Times New Roman"/>
          <w:i/>
          <w:iCs/>
          <w:color w:val="000000"/>
          <w:sz w:val="24"/>
          <w:szCs w:val="24"/>
        </w:rPr>
        <w:t>You who believe!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Fasting is prescribed to you as it was prescribed to those before you that you may learn selfrestraint</w:t>
      </w:r>
      <w:r>
        <w:rPr>
          <w:rFonts w:ascii="Times New Roman" w:hAnsi="Times New Roman" w:cs="Times New Roman"/>
          <w:color w:val="000000"/>
          <w:sz w:val="24"/>
          <w:szCs w:val="24"/>
        </w:rPr>
        <w:t xml:space="preserve">.”(Qur’an 2:183) </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fast begins at dawn on the first day of Ramadan, the tenth month</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of the Islamic lunar calendar.</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Muslims may fast individually during the year, but doing it as a community magnifies the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experience. The rhythm of life changes, and people’s relations soften. Daily schedules change,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and some workplaces and schools can adjust their schedules. Living outside majority Muslim</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countries, Muslims find ways to cope and make the most of Ramadan. Gathering with others is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an important part of that, whether in homes or in </w:t>
      </w:r>
      <w:r>
        <w:rPr>
          <w:rFonts w:ascii="Times New Roman" w:hAnsi="Times New Roman" w:cs="Times New Roman"/>
          <w:i/>
          <w:iCs/>
          <w:color w:val="000000"/>
          <w:sz w:val="24"/>
          <w:szCs w:val="24"/>
        </w:rPr>
        <w:t xml:space="preserve">masjids </w:t>
      </w:r>
      <w:r>
        <w:rPr>
          <w:rFonts w:ascii="Times New Roman" w:hAnsi="Times New Roman" w:cs="Times New Roman"/>
          <w:color w:val="000000"/>
          <w:sz w:val="24"/>
          <w:szCs w:val="24"/>
        </w:rPr>
        <w:t>and community centers.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Each individual experiences hunger and its discomforts, but in a few days, the body gets used to</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it. Muslims are supposed to fast in the spirit as well, and make extra effort to avoid arguments,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conflicts and bad words, thoughts, and deeds. Fasting builds will-power against temptation, helps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people feel sympathy for those in need, and encourages generosity toward others. </w:t>
      </w:r>
      <w:commentRangeStart w:id="15"/>
      <w:r>
        <w:rPr>
          <w:rFonts w:ascii="Times New Roman" w:hAnsi="Times New Roman" w:cs="Times New Roman"/>
          <w:color w:val="000000"/>
          <w:sz w:val="24"/>
          <w:szCs w:val="24"/>
        </w:rPr>
        <w:t>Fasting causes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physical and psychological changes, and many claim that it is a healthy way to purify the body</w:t>
      </w:r>
      <w:commentRangeEnd w:id="15"/>
      <w:r w:rsidR="00F17D41">
        <w:rPr>
          <w:rStyle w:val="CommentReference"/>
        </w:rPr>
        <w:commentReference w:id="15"/>
      </w:r>
      <w:r>
        <w:rPr>
          <w:rFonts w:ascii="Times New Roman" w:hAnsi="Times New Roman" w:cs="Times New Roman"/>
          <w:color w:val="000000"/>
          <w:sz w:val="24"/>
          <w:szCs w:val="24"/>
        </w:rPr>
        <w:t>.</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Fasting helps people to reevaluate their lives spiritually, and draw closer to God.</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p>
    <w:p w:rsidR="008246E1" w:rsidRDefault="009467DF" w:rsidP="008246E1">
      <w:pPr>
        <w:autoSpaceDE w:val="0"/>
        <w:autoSpaceDN w:val="0"/>
        <w:adjustRightInd w:val="0"/>
        <w:spacing w:after="0" w:line="240" w:lineRule="auto"/>
        <w:rPr>
          <w:rFonts w:ascii="Times New Roman" w:hAnsi="Times New Roman" w:cs="Times New Roman"/>
          <w:color w:val="000000"/>
          <w:sz w:val="24"/>
          <w:szCs w:val="24"/>
        </w:rPr>
      </w:pPr>
      <w:ins w:id="16" w:author="eleenmo" w:date="2010-10-20T23:28:00Z">
        <w:r>
          <w:rPr>
            <w:rFonts w:ascii="Times New Roman" w:hAnsi="Times New Roman" w:cs="Times New Roman"/>
            <w:color w:val="000000"/>
            <w:sz w:val="24"/>
            <w:szCs w:val="24"/>
          </w:rPr>
          <w:t>4</w:t>
        </w:r>
      </w:ins>
      <w:del w:id="17" w:author="eleenmo" w:date="2010-10-20T23:28:00Z">
        <w:r w:rsidR="008246E1" w:rsidDel="009467DF">
          <w:rPr>
            <w:rFonts w:ascii="Times New Roman" w:hAnsi="Times New Roman" w:cs="Times New Roman"/>
            <w:color w:val="000000"/>
            <w:sz w:val="24"/>
            <w:szCs w:val="24"/>
          </w:rPr>
          <w:delText>3</w:delText>
        </w:r>
      </w:del>
      <w:r w:rsidR="008246E1">
        <w:rPr>
          <w:rFonts w:ascii="Times New Roman" w:hAnsi="Times New Roman" w:cs="Times New Roman"/>
          <w:color w:val="000000"/>
          <w:sz w:val="24"/>
          <w:szCs w:val="24"/>
        </w:rPr>
        <w:t xml:space="preserve">. </w:t>
      </w:r>
      <w:r w:rsidR="008246E1">
        <w:rPr>
          <w:rFonts w:ascii="Times New Roman" w:hAnsi="Times New Roman" w:cs="Times New Roman"/>
          <w:b/>
          <w:bCs/>
          <w:color w:val="000000"/>
          <w:sz w:val="24"/>
          <w:szCs w:val="24"/>
        </w:rPr>
        <w:t xml:space="preserve">Zakah (Charity as a Duty) </w:t>
      </w:r>
      <w:r w:rsidR="008246E1">
        <w:rPr>
          <w:rFonts w:ascii="Times New Roman" w:hAnsi="Times New Roman" w:cs="Times New Roman"/>
          <w:color w:val="000000"/>
          <w:sz w:val="24"/>
          <w:szCs w:val="24"/>
        </w:rPr>
        <w:t>is the annual giving of a percentage of a Muslim’s wealth and</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possessions beyond basic needs. The word means "purification," meaning that a person is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purified from greed by giving wealth to others. When Muslims have cash savings for a year,</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they give 2.5% of it as </w:t>
      </w:r>
      <w:r>
        <w:rPr>
          <w:rFonts w:ascii="Times New Roman" w:hAnsi="Times New Roman" w:cs="Times New Roman"/>
          <w:i/>
          <w:iCs/>
          <w:color w:val="000000"/>
          <w:sz w:val="24"/>
          <w:szCs w:val="24"/>
        </w:rPr>
        <w:t xml:space="preserve">zakat. Zakat </w:t>
      </w:r>
      <w:r>
        <w:rPr>
          <w:rFonts w:ascii="Times New Roman" w:hAnsi="Times New Roman" w:cs="Times New Roman"/>
          <w:color w:val="000000"/>
          <w:sz w:val="24"/>
          <w:szCs w:val="24"/>
        </w:rPr>
        <w:t>on other forms of wealth, such as land, natural resources,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and livestock is calculated at different rates.</w:t>
      </w:r>
      <w:commentRangeStart w:id="18"/>
      <w:r>
        <w:rPr>
          <w:rFonts w:ascii="Times New Roman" w:hAnsi="Times New Roman" w:cs="Times New Roman"/>
          <w:color w:val="000000"/>
          <w:sz w:val="24"/>
          <w:szCs w:val="24"/>
        </w:rPr>
        <w:t xml:space="preserve"> Paying the </w:t>
      </w:r>
      <w:r>
        <w:rPr>
          <w:rFonts w:ascii="Times New Roman" w:hAnsi="Times New Roman" w:cs="Times New Roman"/>
          <w:i/>
          <w:iCs/>
          <w:color w:val="000000"/>
          <w:sz w:val="24"/>
          <w:szCs w:val="24"/>
        </w:rPr>
        <w:t xml:space="preserve">zakat </w:t>
      </w:r>
      <w:r>
        <w:rPr>
          <w:rFonts w:ascii="Times New Roman" w:hAnsi="Times New Roman" w:cs="Times New Roman"/>
          <w:color w:val="000000"/>
          <w:sz w:val="24"/>
          <w:szCs w:val="24"/>
        </w:rPr>
        <w:t>reminds Muslims of the duty to</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help those less fortunate, and that wealth is a gift entrusted to a person by God rather than a</w:t>
      </w:r>
    </w:p>
    <w:p w:rsidR="00B02598"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possession to be hoarded selfishly. </w:t>
      </w:r>
      <w:commentRangeEnd w:id="18"/>
      <w:r w:rsidR="00B02598">
        <w:rPr>
          <w:rStyle w:val="CommentReference"/>
        </w:rPr>
        <w:commentReference w:id="18"/>
      </w:r>
      <w:r>
        <w:rPr>
          <w:rFonts w:ascii="Times New Roman" w:hAnsi="Times New Roman" w:cs="Times New Roman"/>
          <w:color w:val="000000"/>
          <w:sz w:val="24"/>
          <w:szCs w:val="24"/>
        </w:rPr>
        <w:t xml:space="preserve">Prophet Muhammad set the precedent that </w:t>
      </w:r>
      <w:r>
        <w:rPr>
          <w:rFonts w:ascii="Times New Roman" w:hAnsi="Times New Roman" w:cs="Times New Roman"/>
          <w:i/>
          <w:iCs/>
          <w:color w:val="000000"/>
          <w:sz w:val="24"/>
          <w:szCs w:val="24"/>
        </w:rPr>
        <w:t xml:space="preserve">zakah </w:t>
      </w:r>
      <w:r>
        <w:rPr>
          <w:rFonts w:ascii="Times New Roman" w:hAnsi="Times New Roman" w:cs="Times New Roman"/>
          <w:color w:val="000000"/>
          <w:sz w:val="24"/>
          <w:szCs w:val="24"/>
        </w:rPr>
        <w:t>was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collected and distributed locally, and what remained after meeting local needs was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distributed to the larger Muslim community through the general treasury. </w:t>
      </w:r>
      <w:r>
        <w:rPr>
          <w:rFonts w:ascii="Times New Roman" w:hAnsi="Times New Roman" w:cs="Times New Roman"/>
          <w:i/>
          <w:iCs/>
          <w:color w:val="000000"/>
          <w:sz w:val="24"/>
          <w:szCs w:val="24"/>
        </w:rPr>
        <w:t xml:space="preserve">Zakah </w:t>
      </w:r>
      <w:r>
        <w:rPr>
          <w:rFonts w:ascii="Times New Roman" w:hAnsi="Times New Roman" w:cs="Times New Roman"/>
          <w:color w:val="000000"/>
          <w:sz w:val="24"/>
          <w:szCs w:val="24"/>
        </w:rPr>
        <w:t>money</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color w:val="000000"/>
          <w:sz w:val="24"/>
          <w:szCs w:val="24"/>
        </w:rPr>
        <w:t>belongs to several categories of persons: “</w:t>
      </w:r>
      <w:r>
        <w:rPr>
          <w:rFonts w:ascii="Times New Roman" w:hAnsi="Times New Roman" w:cs="Times New Roman"/>
          <w:i/>
          <w:iCs/>
          <w:color w:val="000000"/>
          <w:sz w:val="24"/>
          <w:szCs w:val="24"/>
        </w:rPr>
        <w:t>The alms are only for the poor and the needy, and</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those [public servants] who collect them, and those whose hearts are to be reconciled, and to</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free the captives and the debtors, and for the cause of Allah, and for the wayfarers; a duty</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imposed by Allah. Allah is knower, Wise</w:t>
      </w:r>
      <w:r>
        <w:rPr>
          <w:rFonts w:ascii="Times New Roman" w:hAnsi="Times New Roman" w:cs="Times New Roman"/>
          <w:color w:val="000000"/>
          <w:sz w:val="24"/>
          <w:szCs w:val="24"/>
        </w:rPr>
        <w:t>.” (Qur’an 9:60).</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Muslims may distribute </w:t>
      </w:r>
      <w:r>
        <w:rPr>
          <w:rFonts w:ascii="Times New Roman" w:hAnsi="Times New Roman" w:cs="Times New Roman"/>
          <w:i/>
          <w:iCs/>
          <w:color w:val="000000"/>
          <w:sz w:val="24"/>
          <w:szCs w:val="24"/>
        </w:rPr>
        <w:t xml:space="preserve">zakah </w:t>
      </w:r>
      <w:r>
        <w:rPr>
          <w:rFonts w:ascii="Times New Roman" w:hAnsi="Times New Roman" w:cs="Times New Roman"/>
          <w:color w:val="000000"/>
          <w:sz w:val="24"/>
          <w:szCs w:val="24"/>
        </w:rPr>
        <w:t>to needy and deserving people and groups on their own, and each</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person is responsible for figuring out the amount owed. Of course, 2.5% is a minimum amount,</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and more may be given.</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Islamic traditional sources mention charity often. A </w:t>
      </w:r>
      <w:r>
        <w:rPr>
          <w:rFonts w:ascii="Times New Roman" w:hAnsi="Times New Roman" w:cs="Times New Roman"/>
          <w:i/>
          <w:iCs/>
          <w:color w:val="000000"/>
          <w:sz w:val="24"/>
          <w:szCs w:val="24"/>
        </w:rPr>
        <w:t xml:space="preserve">hadith </w:t>
      </w:r>
      <w:r>
        <w:rPr>
          <w:rFonts w:ascii="Times New Roman" w:hAnsi="Times New Roman" w:cs="Times New Roman"/>
          <w:color w:val="000000"/>
          <w:sz w:val="24"/>
          <w:szCs w:val="24"/>
        </w:rPr>
        <w:t>of the Prophet said: “</w:t>
      </w:r>
      <w:r>
        <w:rPr>
          <w:rFonts w:ascii="Times New Roman" w:hAnsi="Times New Roman" w:cs="Times New Roman"/>
          <w:i/>
          <w:iCs/>
          <w:color w:val="000000"/>
          <w:sz w:val="24"/>
          <w:szCs w:val="24"/>
        </w:rPr>
        <w:t>Charity is a</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necessity for every Muslim.” </w:t>
      </w:r>
      <w:r>
        <w:rPr>
          <w:rFonts w:ascii="Times New Roman" w:hAnsi="Times New Roman" w:cs="Times New Roman"/>
          <w:color w:val="000000"/>
          <w:sz w:val="24"/>
          <w:szCs w:val="24"/>
        </w:rPr>
        <w:t xml:space="preserve">He was asked: </w:t>
      </w:r>
      <w:r>
        <w:rPr>
          <w:rFonts w:ascii="Times New Roman" w:hAnsi="Times New Roman" w:cs="Times New Roman"/>
          <w:i/>
          <w:iCs/>
          <w:color w:val="000000"/>
          <w:sz w:val="24"/>
          <w:szCs w:val="24"/>
        </w:rPr>
        <w:t>‘What if a person has nothing?’ The Prophet</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replied: ‘He should work with his own hands for his benefit and then give something out of such</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earnings in charity.’ </w:t>
      </w:r>
      <w:r>
        <w:rPr>
          <w:rFonts w:ascii="Times New Roman" w:hAnsi="Times New Roman" w:cs="Times New Roman"/>
          <w:color w:val="000000"/>
          <w:sz w:val="24"/>
          <w:szCs w:val="24"/>
        </w:rPr>
        <w:t xml:space="preserve">The Companions asked: </w:t>
      </w:r>
      <w:r>
        <w:rPr>
          <w:rFonts w:ascii="Times New Roman" w:hAnsi="Times New Roman" w:cs="Times New Roman"/>
          <w:i/>
          <w:iCs/>
          <w:color w:val="000000"/>
          <w:sz w:val="24"/>
          <w:szCs w:val="24"/>
        </w:rPr>
        <w:t xml:space="preserve">‘What if he is not able to work?’ </w:t>
      </w:r>
      <w:r>
        <w:rPr>
          <w:rFonts w:ascii="Times New Roman" w:hAnsi="Times New Roman" w:cs="Times New Roman"/>
          <w:color w:val="000000"/>
          <w:sz w:val="24"/>
          <w:szCs w:val="24"/>
        </w:rPr>
        <w:t>The Prophet said:</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‘He should help poor and needy persons.’ </w:t>
      </w:r>
      <w:r>
        <w:rPr>
          <w:rFonts w:ascii="Times New Roman" w:hAnsi="Times New Roman" w:cs="Times New Roman"/>
          <w:color w:val="000000"/>
          <w:sz w:val="24"/>
          <w:szCs w:val="24"/>
        </w:rPr>
        <w:t xml:space="preserve">The Companions further asked: </w:t>
      </w:r>
      <w:r>
        <w:rPr>
          <w:rFonts w:ascii="Times New Roman" w:hAnsi="Times New Roman" w:cs="Times New Roman"/>
          <w:i/>
          <w:iCs/>
          <w:color w:val="000000"/>
          <w:sz w:val="24"/>
          <w:szCs w:val="24"/>
        </w:rPr>
        <w:t>‘What if he cannot do</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even that?’ </w:t>
      </w:r>
      <w:r>
        <w:rPr>
          <w:rFonts w:ascii="Times New Roman" w:hAnsi="Times New Roman" w:cs="Times New Roman"/>
          <w:color w:val="000000"/>
          <w:sz w:val="24"/>
          <w:szCs w:val="24"/>
        </w:rPr>
        <w:t xml:space="preserve">The Prophet said: </w:t>
      </w:r>
      <w:r>
        <w:rPr>
          <w:rFonts w:ascii="Times New Roman" w:hAnsi="Times New Roman" w:cs="Times New Roman"/>
          <w:i/>
          <w:iCs/>
          <w:color w:val="000000"/>
          <w:sz w:val="24"/>
          <w:szCs w:val="24"/>
        </w:rPr>
        <w:t xml:space="preserve">‘He should urge others to do good.’ </w:t>
      </w:r>
      <w:r>
        <w:rPr>
          <w:rFonts w:ascii="Times New Roman" w:hAnsi="Times New Roman" w:cs="Times New Roman"/>
          <w:color w:val="000000"/>
          <w:sz w:val="24"/>
          <w:szCs w:val="24"/>
        </w:rPr>
        <w:t xml:space="preserve">The Companions said: </w:t>
      </w:r>
      <w:r>
        <w:rPr>
          <w:rFonts w:ascii="Times New Roman" w:hAnsi="Times New Roman" w:cs="Times New Roman"/>
          <w:i/>
          <w:iCs/>
          <w:color w:val="000000"/>
          <w:sz w:val="24"/>
          <w:szCs w:val="24"/>
        </w:rPr>
        <w:t>‘What</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if he lacks that also?’ </w:t>
      </w:r>
      <w:r>
        <w:rPr>
          <w:rFonts w:ascii="Times New Roman" w:hAnsi="Times New Roman" w:cs="Times New Roman"/>
          <w:color w:val="000000"/>
          <w:sz w:val="24"/>
          <w:szCs w:val="24"/>
        </w:rPr>
        <w:t xml:space="preserve">The Prophet said: </w:t>
      </w:r>
      <w:r>
        <w:rPr>
          <w:rFonts w:ascii="Times New Roman" w:hAnsi="Times New Roman" w:cs="Times New Roman"/>
          <w:i/>
          <w:iCs/>
          <w:color w:val="000000"/>
          <w:sz w:val="24"/>
          <w:szCs w:val="24"/>
        </w:rPr>
        <w:t>‘He should check himself from doing evil. That is also</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charity</w:t>
      </w:r>
      <w:r>
        <w:rPr>
          <w:rFonts w:ascii="Times New Roman" w:hAnsi="Times New Roman" w:cs="Times New Roman"/>
          <w:color w:val="000000"/>
          <w:sz w:val="24"/>
          <w:szCs w:val="24"/>
        </w:rPr>
        <w:t>.’”</w:t>
      </w:r>
    </w:p>
    <w:p w:rsidR="008246E1" w:rsidRDefault="008246E1" w:rsidP="008246E1">
      <w:pPr>
        <w:autoSpaceDE w:val="0"/>
        <w:autoSpaceDN w:val="0"/>
        <w:adjustRightInd w:val="0"/>
        <w:spacing w:after="0" w:line="240" w:lineRule="auto"/>
        <w:rPr>
          <w:rFonts w:ascii="Times New Roman" w:hAnsi="Times New Roman" w:cs="Times New Roman"/>
          <w:b/>
          <w:bCs/>
          <w:color w:val="000000"/>
          <w:sz w:val="24"/>
          <w:szCs w:val="24"/>
        </w:rPr>
      </w:pPr>
    </w:p>
    <w:p w:rsidR="008246E1" w:rsidRDefault="008246E1" w:rsidP="008246E1">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5. Hajj (Journey to Makkah)</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basic act of worship in Islam is the pilgrimage (journey) to the city of Makkah during a</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certain time of year. The </w:t>
      </w:r>
      <w:r>
        <w:rPr>
          <w:rFonts w:ascii="Times New Roman" w:hAnsi="Times New Roman" w:cs="Times New Roman"/>
          <w:i/>
          <w:iCs/>
          <w:color w:val="000000"/>
          <w:sz w:val="24"/>
          <w:szCs w:val="24"/>
        </w:rPr>
        <w:t xml:space="preserve">hajj </w:t>
      </w:r>
      <w:r>
        <w:rPr>
          <w:rFonts w:ascii="Times New Roman" w:hAnsi="Times New Roman" w:cs="Times New Roman"/>
          <w:color w:val="000000"/>
          <w:sz w:val="24"/>
          <w:szCs w:val="24"/>
        </w:rPr>
        <w:t>rites symbolically reenact the trials and sacrifices of Prophet</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Abraham, his wife Hajar, and their son Isma’il over 4,000 years ago. </w:t>
      </w:r>
      <w:commentRangeStart w:id="19"/>
      <w:r>
        <w:rPr>
          <w:rFonts w:ascii="Times New Roman" w:hAnsi="Times New Roman" w:cs="Times New Roman"/>
          <w:color w:val="000000"/>
          <w:sz w:val="24"/>
          <w:szCs w:val="24"/>
        </w:rPr>
        <w:t>Muslims must perform the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hajj </w:t>
      </w:r>
      <w:r>
        <w:rPr>
          <w:rFonts w:ascii="Times New Roman" w:hAnsi="Times New Roman" w:cs="Times New Roman"/>
          <w:color w:val="000000"/>
          <w:sz w:val="24"/>
          <w:szCs w:val="24"/>
        </w:rPr>
        <w:t>at least once in their lives, provided their health and finances permit</w:t>
      </w:r>
      <w:commentRangeEnd w:id="19"/>
      <w:r w:rsidR="00F44316">
        <w:rPr>
          <w:rStyle w:val="CommentReference"/>
        </w:rPr>
        <w:commentReference w:id="19"/>
      </w:r>
      <w:r>
        <w:rPr>
          <w:rFonts w:ascii="Times New Roman" w:hAnsi="Times New Roman" w:cs="Times New Roman"/>
          <w:color w:val="000000"/>
          <w:sz w:val="24"/>
          <w:szCs w:val="24"/>
        </w:rPr>
        <w:t xml:space="preserve">. The </w:t>
      </w:r>
      <w:r>
        <w:rPr>
          <w:rFonts w:ascii="Times New Roman" w:hAnsi="Times New Roman" w:cs="Times New Roman"/>
          <w:i/>
          <w:iCs/>
          <w:color w:val="000000"/>
          <w:sz w:val="24"/>
          <w:szCs w:val="24"/>
        </w:rPr>
        <w:t xml:space="preserve">hajj </w:t>
      </w:r>
      <w:r>
        <w:rPr>
          <w:rFonts w:ascii="Times New Roman" w:hAnsi="Times New Roman" w:cs="Times New Roman"/>
          <w:color w:val="000000"/>
          <w:sz w:val="24"/>
          <w:szCs w:val="24"/>
        </w:rPr>
        <w:t>is performed</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annually by over 2,000,000 people during the twelfth month of the Islamic lunar calendar, </w:t>
      </w:r>
      <w:r>
        <w:rPr>
          <w:rFonts w:ascii="Times New Roman" w:hAnsi="Times New Roman" w:cs="Times New Roman"/>
          <w:i/>
          <w:iCs/>
          <w:color w:val="000000"/>
          <w:sz w:val="24"/>
          <w:szCs w:val="24"/>
        </w:rPr>
        <w:t>Dhul-</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Hijjah</w:t>
      </w:r>
      <w:r>
        <w:rPr>
          <w:rFonts w:ascii="Times New Roman" w:hAnsi="Times New Roman" w:cs="Times New Roman"/>
          <w:color w:val="000000"/>
          <w:sz w:val="24"/>
          <w:szCs w:val="24"/>
        </w:rPr>
        <w:t>. In commemoration of the trials of Abraham and his family in Makkah, which included</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Abraham’s willingness to sacrifice his son in response to God’s command, Muslims make a</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pilgrimage to the sacred city at least once in their lifetime. The </w:t>
      </w:r>
      <w:r>
        <w:rPr>
          <w:rFonts w:ascii="Times New Roman" w:hAnsi="Times New Roman" w:cs="Times New Roman"/>
          <w:i/>
          <w:iCs/>
          <w:color w:val="000000"/>
          <w:sz w:val="24"/>
          <w:szCs w:val="24"/>
        </w:rPr>
        <w:t xml:space="preserve">hajj </w:t>
      </w:r>
      <w:r>
        <w:rPr>
          <w:rFonts w:ascii="Times New Roman" w:hAnsi="Times New Roman" w:cs="Times New Roman"/>
          <w:color w:val="000000"/>
          <w:sz w:val="24"/>
          <w:szCs w:val="24"/>
        </w:rPr>
        <w:t>is one of the “five pillars” of</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Islam, and </w:t>
      </w:r>
      <w:commentRangeStart w:id="20"/>
      <w:r>
        <w:rPr>
          <w:rFonts w:ascii="Times New Roman" w:hAnsi="Times New Roman" w:cs="Times New Roman"/>
          <w:color w:val="000000"/>
          <w:sz w:val="24"/>
          <w:szCs w:val="24"/>
        </w:rPr>
        <w:t>thus an essential part of the faith and practice of Muslims.</w:t>
      </w:r>
      <w:commentRangeEnd w:id="20"/>
      <w:r w:rsidR="00F44316">
        <w:rPr>
          <w:rStyle w:val="CommentReference"/>
        </w:rPr>
        <w:commentReference w:id="20"/>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Muslims from all over the world, including the United States, travel to Makkah (in today’s Saudi</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Arabia). Before arriving in the holy city, Muslims enter a state of being called </w:t>
      </w:r>
      <w:r>
        <w:rPr>
          <w:rFonts w:ascii="Times New Roman" w:hAnsi="Times New Roman" w:cs="Times New Roman"/>
          <w:b/>
          <w:bCs/>
          <w:i/>
          <w:iCs/>
          <w:color w:val="000000"/>
          <w:sz w:val="24"/>
          <w:szCs w:val="24"/>
        </w:rPr>
        <w:t>ihram</w:t>
      </w:r>
      <w:r>
        <w:rPr>
          <w:rFonts w:ascii="Times New Roman" w:hAnsi="Times New Roman" w:cs="Times New Roman"/>
          <w:color w:val="000000"/>
          <w:sz w:val="24"/>
          <w:szCs w:val="24"/>
        </w:rPr>
        <w:t>. They</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remove their ordinary clothes and put on the simple dress of pilgrims--two seamless white sheets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 men, and usually, white dresses and head covering for women. The pilgrims are dressed in</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same simple clothes. </w:t>
      </w:r>
      <w:commentRangeStart w:id="21"/>
      <w:r>
        <w:rPr>
          <w:rFonts w:ascii="Times New Roman" w:hAnsi="Times New Roman" w:cs="Times New Roman"/>
          <w:color w:val="000000"/>
          <w:sz w:val="24"/>
          <w:szCs w:val="24"/>
        </w:rPr>
        <w:t xml:space="preserve">No one can tell who is rich, famous or powerful. </w:t>
      </w:r>
      <w:commentRangeEnd w:id="21"/>
      <w:r w:rsidR="00F44316">
        <w:rPr>
          <w:rStyle w:val="CommentReference"/>
        </w:rPr>
        <w:commentReference w:id="21"/>
      </w:r>
      <w:r>
        <w:rPr>
          <w:rFonts w:ascii="Times New Roman" w:hAnsi="Times New Roman" w:cs="Times New Roman"/>
          <w:color w:val="000000"/>
          <w:sz w:val="24"/>
          <w:szCs w:val="24"/>
        </w:rPr>
        <w:t>White clothes are a</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symbol of purity, unity, and equality before God. The gathering of millions of pilgrims at</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Makkah is a reminder of the gathering of all humans before God at the Judgment Day. It is a</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symbol of the Muslim ummah, because pilgrims gather from all corners of the earth. It is a</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symbol of the past, because the pilgrims visit places where</w:t>
      </w:r>
      <w:commentRangeStart w:id="22"/>
      <w:r>
        <w:rPr>
          <w:rFonts w:ascii="Times New Roman" w:hAnsi="Times New Roman" w:cs="Times New Roman"/>
          <w:color w:val="000000"/>
          <w:sz w:val="24"/>
          <w:szCs w:val="24"/>
        </w:rPr>
        <w:t xml:space="preserve"> Abraham and his family faced </w:t>
      </w:r>
      <w:commentRangeEnd w:id="22"/>
      <w:r w:rsidR="00F44316">
        <w:rPr>
          <w:rStyle w:val="CommentReference"/>
        </w:rPr>
        <w:commentReference w:id="22"/>
      </w:r>
      <w:r>
        <w:rPr>
          <w:rFonts w:ascii="Times New Roman" w:hAnsi="Times New Roman" w:cs="Times New Roman"/>
          <w:color w:val="000000"/>
          <w:sz w:val="24"/>
          <w:szCs w:val="24"/>
        </w:rPr>
        <w:t>the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challenge of their faith, and where Muhammad was born and preached. Pilgrims go around the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Ka’bah. According to Islamic teachings, it was the first house of worship for one God on earth.</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Pilgrims call </w:t>
      </w:r>
      <w:r>
        <w:rPr>
          <w:rFonts w:ascii="Times New Roman" w:hAnsi="Times New Roman" w:cs="Times New Roman"/>
          <w:i/>
          <w:iCs/>
          <w:color w:val="000000"/>
          <w:sz w:val="24"/>
          <w:szCs w:val="24"/>
        </w:rPr>
        <w:t xml:space="preserve">“Labbayka Allahumma Labbayk,” </w:t>
      </w:r>
      <w:r>
        <w:rPr>
          <w:rFonts w:ascii="Times New Roman" w:hAnsi="Times New Roman" w:cs="Times New Roman"/>
          <w:color w:val="000000"/>
          <w:sz w:val="24"/>
          <w:szCs w:val="24"/>
        </w:rPr>
        <w:t xml:space="preserve">which means </w:t>
      </w:r>
      <w:r>
        <w:rPr>
          <w:rFonts w:ascii="Times New Roman" w:hAnsi="Times New Roman" w:cs="Times New Roman"/>
          <w:i/>
          <w:iCs/>
          <w:color w:val="000000"/>
          <w:sz w:val="24"/>
          <w:szCs w:val="24"/>
        </w:rPr>
        <w:t>“Here I am at your service, O</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 xml:space="preserve">God, here I am!” </w:t>
      </w:r>
      <w:r>
        <w:rPr>
          <w:rFonts w:ascii="Times New Roman" w:hAnsi="Times New Roman" w:cs="Times New Roman"/>
          <w:color w:val="000000"/>
          <w:sz w:val="24"/>
          <w:szCs w:val="24"/>
        </w:rPr>
        <w:t>This echoes the call of Abraham in the Hebrew Bible, in answer to the call of</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God. Pilgrims also walk seven times between the hills named </w:t>
      </w:r>
      <w:r>
        <w:rPr>
          <w:rFonts w:ascii="Times New Roman" w:hAnsi="Times New Roman" w:cs="Times New Roman"/>
          <w:b/>
          <w:bCs/>
          <w:color w:val="000000"/>
          <w:sz w:val="24"/>
          <w:szCs w:val="24"/>
        </w:rPr>
        <w:t xml:space="preserve">Safa </w:t>
      </w:r>
      <w:r>
        <w:rPr>
          <w:rFonts w:ascii="Times New Roman" w:hAnsi="Times New Roman" w:cs="Times New Roman"/>
          <w:color w:val="000000"/>
          <w:sz w:val="24"/>
          <w:szCs w:val="24"/>
        </w:rPr>
        <w:t xml:space="preserve">and </w:t>
      </w:r>
      <w:r>
        <w:rPr>
          <w:rFonts w:ascii="Times New Roman" w:hAnsi="Times New Roman" w:cs="Times New Roman"/>
          <w:b/>
          <w:bCs/>
          <w:color w:val="000000"/>
          <w:sz w:val="24"/>
          <w:szCs w:val="24"/>
        </w:rPr>
        <w:t>Marwah</w:t>
      </w:r>
      <w:r>
        <w:rPr>
          <w:rFonts w:ascii="Times New Roman" w:hAnsi="Times New Roman" w:cs="Times New Roman"/>
          <w:color w:val="000000"/>
          <w:sz w:val="24"/>
          <w:szCs w:val="24"/>
        </w:rPr>
        <w:t>, where they</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commentRangeStart w:id="23"/>
      <w:r>
        <w:rPr>
          <w:rFonts w:ascii="Times New Roman" w:hAnsi="Times New Roman" w:cs="Times New Roman"/>
          <w:color w:val="000000"/>
          <w:sz w:val="24"/>
          <w:szCs w:val="24"/>
        </w:rPr>
        <w:t>recall how Ishmael’s mother searched for water for him, and the spring of water called Zam-zam</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flowed under his foot, and still flows.</w:t>
      </w:r>
    </w:p>
    <w:commentRangeEnd w:id="23"/>
    <w:p w:rsidR="008246E1" w:rsidRDefault="00954FB3" w:rsidP="008246E1">
      <w:pPr>
        <w:autoSpaceDE w:val="0"/>
        <w:autoSpaceDN w:val="0"/>
        <w:adjustRightInd w:val="0"/>
        <w:spacing w:after="0" w:line="240" w:lineRule="auto"/>
        <w:rPr>
          <w:rFonts w:ascii="Times New Roman" w:hAnsi="Times New Roman" w:cs="Times New Roman"/>
          <w:color w:val="000000"/>
          <w:sz w:val="24"/>
          <w:szCs w:val="24"/>
        </w:rPr>
      </w:pPr>
      <w:r>
        <w:rPr>
          <w:rStyle w:val="CommentReference"/>
        </w:rPr>
        <w:commentReference w:id="23"/>
      </w:r>
      <w:r w:rsidR="008246E1">
        <w:rPr>
          <w:rFonts w:ascii="Times New Roman" w:hAnsi="Times New Roman" w:cs="Times New Roman"/>
          <w:color w:val="000000"/>
          <w:sz w:val="24"/>
          <w:szCs w:val="24"/>
        </w:rPr>
        <w:t>Other stations of the pilgrimage are nearby Makkah, where they perform prayers, camp</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overnight, and stand all together on the Plain of Arafat asking for God’s forgiveness and</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guidance. They recall Abraham’s struggle with Satan by casting pebbles at three stone columns.</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Pilgrims complete the hajj by sacrificing a sheep or other animal, whose meat is to be shared</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with family, friends, and those in need. Nowadays, a meat processing plant near the place of</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sacrifice helps distribute the meat around the world. The sacrifice reminds of the Biblical and</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Quranic story telling how Abraham was willing to sacrifice even his son for God, and a ram</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appeared in the boy’s place.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Pilgrims leave the state of ihram by trimming or cutting their hair and returning to Makkah for a</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final visit to the Ka’bah. </w:t>
      </w:r>
      <w:commentRangeStart w:id="24"/>
      <w:r>
        <w:rPr>
          <w:rFonts w:ascii="Times New Roman" w:hAnsi="Times New Roman" w:cs="Times New Roman"/>
          <w:color w:val="000000"/>
          <w:sz w:val="24"/>
          <w:szCs w:val="24"/>
        </w:rPr>
        <w:t xml:space="preserve">A </w:t>
      </w:r>
      <w:r>
        <w:rPr>
          <w:rFonts w:ascii="Times New Roman" w:hAnsi="Times New Roman" w:cs="Times New Roman"/>
          <w:i/>
          <w:iCs/>
          <w:color w:val="000000"/>
          <w:sz w:val="24"/>
          <w:szCs w:val="24"/>
        </w:rPr>
        <w:t xml:space="preserve">hadith </w:t>
      </w:r>
      <w:r>
        <w:rPr>
          <w:rFonts w:ascii="Times New Roman" w:hAnsi="Times New Roman" w:cs="Times New Roman"/>
          <w:color w:val="000000"/>
          <w:sz w:val="24"/>
          <w:szCs w:val="24"/>
        </w:rPr>
        <w:t>of Prophet Muhammad says that a pilgrim “</w:t>
      </w:r>
      <w:r>
        <w:rPr>
          <w:rFonts w:ascii="Times New Roman" w:hAnsi="Times New Roman" w:cs="Times New Roman"/>
          <w:i/>
          <w:iCs/>
          <w:color w:val="000000"/>
          <w:sz w:val="24"/>
          <w:szCs w:val="24"/>
        </w:rPr>
        <w:t>will return as free</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of sin as a newborn baby</w:t>
      </w:r>
      <w:r>
        <w:rPr>
          <w:rFonts w:ascii="Times New Roman" w:hAnsi="Times New Roman" w:cs="Times New Roman"/>
          <w:color w:val="000000"/>
          <w:sz w:val="24"/>
          <w:szCs w:val="24"/>
        </w:rPr>
        <w:t>.” The pilgrimage brings Muslims from all around the world, of</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different nationalities, languages, races, and regions, to come together in a spirit of universal</w:t>
      </w:r>
    </w:p>
    <w:p w:rsidR="008246E1" w:rsidRDefault="008246E1" w:rsidP="008246E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humanity to worship God together</w:t>
      </w:r>
      <w:commentRangeEnd w:id="24"/>
      <w:r w:rsidR="00954FB3">
        <w:rPr>
          <w:rStyle w:val="CommentReference"/>
        </w:rPr>
        <w:commentReference w:id="24"/>
      </w:r>
      <w:r>
        <w:rPr>
          <w:rFonts w:ascii="Times New Roman" w:hAnsi="Times New Roman" w:cs="Times New Roman"/>
          <w:color w:val="000000"/>
          <w:sz w:val="24"/>
          <w:szCs w:val="24"/>
        </w:rPr>
        <w:t>.</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And when We made the House at Makkah a place of assembly and a place of safety for</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humankind, saying: Take as your place of worship the place where Abraham stood to</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pray. And We laid a duty upon Abraham and Ishmael: Purify My house for those who go</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around and those who meditate therein and those who bow down in worship.</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And when Abraham prayed: My Lord! Make this a city of peace region of security and</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feed its people with fruits, such of them as believe in God and the Last Day, He</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answered: As for him who disbelieves, I shall leave him content for a while, then I shall</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compel him to the doom of fire--a hapless journey’s end!</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And remember when Abraham and Ishmael raised the foundations of the House, with this</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prayer: Our Lord! Accept from us this service. Lo! Thou, only Thou, art the Hearer, the</w:t>
      </w:r>
    </w:p>
    <w:p w:rsidR="008246E1" w:rsidRDefault="008246E1" w:rsidP="008246E1">
      <w:pPr>
        <w:autoSpaceDE w:val="0"/>
        <w:autoSpaceDN w:val="0"/>
        <w:adjustRightInd w:val="0"/>
        <w:spacing w:after="0" w:line="240" w:lineRule="auto"/>
        <w:rPr>
          <w:rFonts w:ascii="Times New Roman" w:hAnsi="Times New Roman" w:cs="Times New Roman"/>
          <w:i/>
          <w:iCs/>
          <w:color w:val="000000"/>
          <w:sz w:val="24"/>
          <w:szCs w:val="24"/>
        </w:rPr>
      </w:pPr>
      <w:r>
        <w:rPr>
          <w:rFonts w:ascii="Times New Roman" w:hAnsi="Times New Roman" w:cs="Times New Roman"/>
          <w:i/>
          <w:iCs/>
          <w:color w:val="000000"/>
          <w:sz w:val="24"/>
          <w:szCs w:val="24"/>
        </w:rPr>
        <w:t>Knower.</w:t>
      </w:r>
    </w:p>
    <w:p w:rsidR="008246E1" w:rsidRDefault="008246E1" w:rsidP="008246E1">
      <w:r>
        <w:rPr>
          <w:rFonts w:ascii="Times New Roman" w:hAnsi="Times New Roman" w:cs="Times New Roman"/>
          <w:color w:val="000000"/>
          <w:sz w:val="24"/>
          <w:szCs w:val="24"/>
        </w:rPr>
        <w:t>From Surat al-Baqara, Ayah 125-128 (adapted from Marmaduke Pickthall translation)</w:t>
      </w:r>
    </w:p>
    <w:p w:rsidR="00A51939" w:rsidRDefault="00A51939"/>
    <w:sectPr w:rsidR="00A51939" w:rsidSect="009E7034">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eleenmo" w:date="2010-10-20T23:44:00Z" w:initials="e">
    <w:p w:rsidR="00F17D41" w:rsidRDefault="00F17D41">
      <w:pPr>
        <w:pStyle w:val="CommentText"/>
      </w:pPr>
      <w:r>
        <w:rPr>
          <w:rStyle w:val="CommentReference"/>
        </w:rPr>
        <w:annotationRef/>
      </w:r>
      <w:r>
        <w:t>Sunni Islam</w:t>
      </w:r>
    </w:p>
  </w:comment>
  <w:comment w:id="1" w:author="eleenmo" w:date="2010-10-20T22:52:00Z" w:initials="e">
    <w:p w:rsidR="008246E1" w:rsidRDefault="008246E1" w:rsidP="008246E1">
      <w:pPr>
        <w:pStyle w:val="CommentText"/>
      </w:pPr>
      <w:r>
        <w:rPr>
          <w:rStyle w:val="CommentReference"/>
        </w:rPr>
        <w:annotationRef/>
      </w:r>
      <w:r>
        <w:t xml:space="preserve">The idea of the religion, Judaism how anyone can except it and it’s not a ethnicity (Nazi and the genocide of Jews)  </w:t>
      </w:r>
    </w:p>
  </w:comment>
  <w:comment w:id="2" w:author="eleenmo" w:date="2010-10-20T22:52:00Z" w:initials="e">
    <w:p w:rsidR="008246E1" w:rsidRDefault="008246E1" w:rsidP="008246E1">
      <w:pPr>
        <w:pStyle w:val="CommentText"/>
      </w:pPr>
      <w:r>
        <w:rPr>
          <w:rStyle w:val="CommentReference"/>
        </w:rPr>
        <w:annotationRef/>
      </w:r>
      <w:r>
        <w:t>Every religion with the use of the old testament has the idea of how peace is obtained through submission to God.</w:t>
      </w:r>
    </w:p>
  </w:comment>
  <w:comment w:id="3" w:author="eleenmo" w:date="2010-10-20T22:52:00Z" w:initials="e">
    <w:p w:rsidR="008246E1" w:rsidRDefault="008246E1" w:rsidP="008246E1">
      <w:pPr>
        <w:pStyle w:val="CommentText"/>
      </w:pPr>
      <w:r>
        <w:rPr>
          <w:rStyle w:val="CommentReference"/>
        </w:rPr>
        <w:annotationRef/>
      </w:r>
      <w:r>
        <w:t>Muhammad made it? What was it these five basic acts that that become the five Pillars of Islam?</w:t>
      </w:r>
    </w:p>
  </w:comment>
  <w:comment w:id="4" w:author="eleenmo" w:date="2010-10-20T22:57:00Z" w:initials="e">
    <w:p w:rsidR="00AF2D86" w:rsidRDefault="00AF2D86">
      <w:pPr>
        <w:pStyle w:val="CommentText"/>
      </w:pPr>
      <w:r>
        <w:rPr>
          <w:rStyle w:val="CommentReference"/>
        </w:rPr>
        <w:annotationRef/>
      </w:r>
      <w:r>
        <w:t>One and only god, monotheism. M.I.</w:t>
      </w:r>
    </w:p>
  </w:comment>
  <w:comment w:id="5" w:author="eleenmo" w:date="2010-10-20T22:56:00Z" w:initials="e">
    <w:p w:rsidR="00AF2D86" w:rsidRDefault="00AF2D86">
      <w:pPr>
        <w:pStyle w:val="CommentText"/>
      </w:pPr>
      <w:r>
        <w:rPr>
          <w:rStyle w:val="CommentReference"/>
        </w:rPr>
        <w:annotationRef/>
      </w:r>
      <w:r>
        <w:t xml:space="preserve">He is essentially the prophet of god, Muhammad is his messenger as Jesus Christ is his son.  </w:t>
      </w:r>
    </w:p>
  </w:comment>
  <w:comment w:id="6" w:author="eleenmo" w:date="2010-10-20T23:07:00Z" w:initials="e">
    <w:p w:rsidR="00AF2D86" w:rsidRDefault="00AF2D86">
      <w:pPr>
        <w:pStyle w:val="CommentText"/>
      </w:pPr>
      <w:r>
        <w:rPr>
          <w:rStyle w:val="CommentReference"/>
        </w:rPr>
        <w:annotationRef/>
      </w:r>
      <w:r>
        <w:t>It’s hard for religions to co-exist, religious people have always had conflicts. (Religious tension</w:t>
      </w:r>
      <w:r w:rsidR="001232A2">
        <w:t xml:space="preserve"> R</w:t>
      </w:r>
      <w:r>
        <w:t xml:space="preserve">eligion have difference ideas </w:t>
      </w:r>
      <w:r w:rsidR="001232A2">
        <w:t>that everyone in the world can’t accept and adopt</w:t>
      </w:r>
    </w:p>
  </w:comment>
  <w:comment w:id="7" w:author="eleenmo" w:date="2010-10-20T23:13:00Z" w:initials="e">
    <w:p w:rsidR="001232A2" w:rsidRDefault="001232A2">
      <w:pPr>
        <w:pStyle w:val="CommentText"/>
      </w:pPr>
      <w:r>
        <w:rPr>
          <w:rStyle w:val="CommentReference"/>
        </w:rPr>
        <w:annotationRef/>
      </w:r>
      <w:r>
        <w:t>Muslim are servants of god to convert more people to Islam</w:t>
      </w:r>
    </w:p>
  </w:comment>
  <w:comment w:id="8" w:author="eleenmo" w:date="2010-10-20T23:16:00Z" w:initials="e">
    <w:p w:rsidR="001232A2" w:rsidRDefault="001232A2">
      <w:pPr>
        <w:pStyle w:val="CommentText"/>
      </w:pPr>
      <w:r>
        <w:rPr>
          <w:rStyle w:val="CommentReference"/>
        </w:rPr>
        <w:annotationRef/>
      </w:r>
      <w:r>
        <w:t xml:space="preserve">Why </w:t>
      </w:r>
      <w:r w:rsidR="0006617F">
        <w:t xml:space="preserve">is </w:t>
      </w:r>
      <w:r>
        <w:t xml:space="preserve">Muhammad seen as the prophet for Islam, when there are other </w:t>
      </w:r>
      <w:r w:rsidR="007E2737">
        <w:t>revelations/prophets</w:t>
      </w:r>
      <w:r w:rsidR="0006617F">
        <w:t>, David, Moses and Jesus</w:t>
      </w:r>
      <w:r w:rsidR="007E2737">
        <w:t>?</w:t>
      </w:r>
    </w:p>
  </w:comment>
  <w:comment w:id="9" w:author="eleenmo" w:date="2010-10-20T23:22:00Z" w:initials="e">
    <w:p w:rsidR="0006617F" w:rsidRDefault="0006617F">
      <w:pPr>
        <w:pStyle w:val="CommentText"/>
      </w:pPr>
      <w:r>
        <w:rPr>
          <w:rStyle w:val="CommentReference"/>
        </w:rPr>
        <w:annotationRef/>
      </w:r>
      <w:r>
        <w:t>Many Muslims at least in America probably do not pray five times. It doesn’t fit in American culture, Most Muslim aren’t giving time to pray with work and school.</w:t>
      </w:r>
    </w:p>
  </w:comment>
  <w:comment w:id="10" w:author="eleenmo" w:date="2010-10-20T23:27:00Z" w:initials="e">
    <w:p w:rsidR="0006617F" w:rsidRDefault="0006617F">
      <w:pPr>
        <w:pStyle w:val="CommentText"/>
      </w:pPr>
      <w:r>
        <w:rPr>
          <w:rStyle w:val="CommentReference"/>
        </w:rPr>
        <w:annotationRef/>
      </w:r>
      <w:r w:rsidR="009467DF">
        <w:t>Most Muslims probably not pray in Arabic language, but if so (can’t say much), it goes along the idea of how many Jews don’t speak Hebrew.</w:t>
      </w:r>
    </w:p>
  </w:comment>
  <w:comment w:id="11" w:author="eleenmo" w:date="2010-10-20T23:30:00Z" w:initials="e">
    <w:p w:rsidR="009467DF" w:rsidRDefault="009467DF">
      <w:pPr>
        <w:pStyle w:val="CommentText"/>
      </w:pPr>
      <w:r>
        <w:rPr>
          <w:rStyle w:val="CommentReference"/>
        </w:rPr>
        <w:annotationRef/>
      </w:r>
      <w:r>
        <w:t>It goes with the first pillar about the continuous for peace.</w:t>
      </w:r>
    </w:p>
  </w:comment>
  <w:comment w:id="12" w:author="eleenmo" w:date="2010-10-20T23:31:00Z" w:initials="e">
    <w:p w:rsidR="009467DF" w:rsidRDefault="009467DF">
      <w:pPr>
        <w:pStyle w:val="CommentText"/>
      </w:pPr>
      <w:r>
        <w:rPr>
          <w:rStyle w:val="CommentReference"/>
        </w:rPr>
        <w:annotationRef/>
      </w:r>
      <w:r>
        <w:t>Mecca?</w:t>
      </w:r>
    </w:p>
  </w:comment>
  <w:comment w:id="13" w:author="eleenmo" w:date="2010-10-20T23:36:00Z" w:initials="e">
    <w:p w:rsidR="009467DF" w:rsidRDefault="009467DF">
      <w:pPr>
        <w:pStyle w:val="CommentText"/>
      </w:pPr>
      <w:r>
        <w:rPr>
          <w:rStyle w:val="CommentReference"/>
        </w:rPr>
        <w:annotationRef/>
      </w:r>
      <w:r>
        <w:t>Why are dates eaten? Do they have a sacred connection to fasting?</w:t>
      </w:r>
    </w:p>
  </w:comment>
  <w:comment w:id="14" w:author="eleenmo" w:date="2010-10-20T23:41:00Z" w:initials="e">
    <w:p w:rsidR="00F17D41" w:rsidRDefault="00F17D41">
      <w:pPr>
        <w:pStyle w:val="CommentText"/>
      </w:pPr>
      <w:r>
        <w:rPr>
          <w:rStyle w:val="CommentReference"/>
        </w:rPr>
        <w:annotationRef/>
      </w:r>
      <w:r>
        <w:t>It teaches man to sincerely love God with a sense of hope, devotion, patience, unselfishness, and discipline. (Themodernreligon.com/Islam)</w:t>
      </w:r>
    </w:p>
  </w:comment>
  <w:comment w:id="15" w:author="eleenmo" w:date="2010-10-20T23:49:00Z" w:initials="e">
    <w:p w:rsidR="00F17D41" w:rsidRDefault="00F17D41">
      <w:pPr>
        <w:pStyle w:val="CommentText"/>
      </w:pPr>
      <w:r>
        <w:rPr>
          <w:rStyle w:val="CommentReference"/>
        </w:rPr>
        <w:annotationRef/>
      </w:r>
      <w:r w:rsidR="00B02598">
        <w:t xml:space="preserve">Relates to E16. Purify body like a detoxification. </w:t>
      </w:r>
    </w:p>
  </w:comment>
  <w:comment w:id="18" w:author="eleenmo" w:date="2010-10-21T00:15:00Z" w:initials="e">
    <w:p w:rsidR="00B02598" w:rsidRDefault="00B02598">
      <w:pPr>
        <w:pStyle w:val="CommentText"/>
      </w:pPr>
      <w:r>
        <w:rPr>
          <w:rStyle w:val="CommentReference"/>
        </w:rPr>
        <w:annotationRef/>
      </w:r>
      <w:r>
        <w:t xml:space="preserve">The newer </w:t>
      </w:r>
      <w:r w:rsidR="00B35D5C">
        <w:t xml:space="preserve">Religion, in but less emphasizes on social inequalities. The wealthy would give their wealth to the poor. Peace between social classes. (People had to donate at least 2.5 percent of their cash savings) </w:t>
      </w:r>
    </w:p>
  </w:comment>
  <w:comment w:id="19" w:author="eleenmo" w:date="2010-10-21T00:18:00Z" w:initials="e">
    <w:p w:rsidR="00F44316" w:rsidRDefault="00F44316">
      <w:pPr>
        <w:pStyle w:val="CommentText"/>
      </w:pPr>
      <w:r>
        <w:rPr>
          <w:rStyle w:val="CommentReference"/>
        </w:rPr>
        <w:annotationRef/>
      </w:r>
      <w:r>
        <w:t>Islam is a very reasonable religion</w:t>
      </w:r>
    </w:p>
  </w:comment>
  <w:comment w:id="20" w:author="eleenmo" w:date="2010-10-21T00:22:00Z" w:initials="e">
    <w:p w:rsidR="00F44316" w:rsidRDefault="00F44316">
      <w:pPr>
        <w:pStyle w:val="CommentText"/>
      </w:pPr>
      <w:r>
        <w:rPr>
          <w:rStyle w:val="CommentReference"/>
        </w:rPr>
        <w:annotationRef/>
      </w:r>
      <w:r>
        <w:t xml:space="preserve">The idea of full circle to the origins of Islam </w:t>
      </w:r>
    </w:p>
  </w:comment>
  <w:comment w:id="21" w:author="eleenmo" w:date="2010-10-21T00:23:00Z" w:initials="e">
    <w:p w:rsidR="00F44316" w:rsidRDefault="00F44316">
      <w:pPr>
        <w:pStyle w:val="CommentText"/>
      </w:pPr>
      <w:r>
        <w:rPr>
          <w:rStyle w:val="CommentReference"/>
        </w:rPr>
        <w:annotationRef/>
      </w:r>
      <w:r>
        <w:t xml:space="preserve">Everyone no matter power and fame is equal in importance.  </w:t>
      </w:r>
    </w:p>
  </w:comment>
  <w:comment w:id="22" w:author="eleenmo" w:date="2010-10-21T00:29:00Z" w:initials="e">
    <w:p w:rsidR="00F44316" w:rsidRDefault="00F44316">
      <w:pPr>
        <w:pStyle w:val="CommentText"/>
      </w:pPr>
      <w:r>
        <w:rPr>
          <w:rStyle w:val="CommentReference"/>
        </w:rPr>
        <w:annotationRef/>
      </w:r>
      <w:r>
        <w:t>What exactly did Abraham do fro religion? (</w:t>
      </w:r>
      <w:r w:rsidR="00954FB3">
        <w:t>Islam</w:t>
      </w:r>
      <w:r>
        <w:t>)</w:t>
      </w:r>
    </w:p>
  </w:comment>
  <w:comment w:id="23" w:author="eleenmo" w:date="2010-10-21T00:29:00Z" w:initials="e">
    <w:p w:rsidR="00954FB3" w:rsidRDefault="00954FB3">
      <w:pPr>
        <w:pStyle w:val="CommentText"/>
      </w:pPr>
      <w:r>
        <w:rPr>
          <w:rStyle w:val="CommentReference"/>
        </w:rPr>
        <w:annotationRef/>
      </w:r>
      <w:r>
        <w:t xml:space="preserve">How does this bare any importance. </w:t>
      </w:r>
    </w:p>
  </w:comment>
  <w:comment w:id="24" w:author="eleenmo" w:date="2010-10-21T00:34:00Z" w:initials="e">
    <w:p w:rsidR="00954FB3" w:rsidRDefault="00954FB3">
      <w:pPr>
        <w:pStyle w:val="CommentText"/>
      </w:pPr>
      <w:r>
        <w:rPr>
          <w:rStyle w:val="CommentReference"/>
        </w:rPr>
        <w:annotationRef/>
      </w:r>
      <w:r>
        <w:t xml:space="preserve">The Hajj to Makkah is retracing the steps of Islam and Muhammad. </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trackRevisions/>
  <w:defaultTabStop w:val="720"/>
  <w:characterSpacingControl w:val="doNotCompress"/>
  <w:compat>
    <w:useFELayout/>
  </w:compat>
  <w:rsids>
    <w:rsidRoot w:val="008246E1"/>
    <w:rsid w:val="0006617F"/>
    <w:rsid w:val="001232A2"/>
    <w:rsid w:val="007E2737"/>
    <w:rsid w:val="008246E1"/>
    <w:rsid w:val="00843E34"/>
    <w:rsid w:val="009467DF"/>
    <w:rsid w:val="00954FB3"/>
    <w:rsid w:val="00A51939"/>
    <w:rsid w:val="00AF2D86"/>
    <w:rsid w:val="00B02598"/>
    <w:rsid w:val="00B35D5C"/>
    <w:rsid w:val="00EA12E6"/>
    <w:rsid w:val="00F17D41"/>
    <w:rsid w:val="00F443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6E1"/>
    <w:pPr>
      <w:spacing w:line="276" w:lineRule="auto"/>
    </w:pPr>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246E1"/>
    <w:rPr>
      <w:sz w:val="16"/>
      <w:szCs w:val="16"/>
    </w:rPr>
  </w:style>
  <w:style w:type="paragraph" w:styleId="CommentText">
    <w:name w:val="annotation text"/>
    <w:basedOn w:val="Normal"/>
    <w:link w:val="CommentTextChar"/>
    <w:uiPriority w:val="99"/>
    <w:semiHidden/>
    <w:unhideWhenUsed/>
    <w:rsid w:val="008246E1"/>
    <w:pPr>
      <w:spacing w:line="240" w:lineRule="auto"/>
    </w:pPr>
    <w:rPr>
      <w:sz w:val="20"/>
      <w:szCs w:val="20"/>
    </w:rPr>
  </w:style>
  <w:style w:type="character" w:customStyle="1" w:styleId="CommentTextChar">
    <w:name w:val="Comment Text Char"/>
    <w:basedOn w:val="DefaultParagraphFont"/>
    <w:link w:val="CommentText"/>
    <w:uiPriority w:val="99"/>
    <w:semiHidden/>
    <w:rsid w:val="008246E1"/>
    <w:rPr>
      <w:rFonts w:eastAsiaTheme="minorHAnsi"/>
      <w:sz w:val="20"/>
      <w:szCs w:val="20"/>
      <w:lang w:eastAsia="en-US"/>
    </w:rPr>
  </w:style>
  <w:style w:type="paragraph" w:styleId="BalloonText">
    <w:name w:val="Balloon Text"/>
    <w:basedOn w:val="Normal"/>
    <w:link w:val="BalloonTextChar"/>
    <w:uiPriority w:val="99"/>
    <w:semiHidden/>
    <w:unhideWhenUsed/>
    <w:rsid w:val="008246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6E1"/>
    <w:rPr>
      <w:rFonts w:ascii="Tahoma" w:eastAsiaTheme="minorHAnsi"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AF2D86"/>
    <w:rPr>
      <w:b/>
      <w:bCs/>
    </w:rPr>
  </w:style>
  <w:style w:type="character" w:customStyle="1" w:styleId="CommentSubjectChar">
    <w:name w:val="Comment Subject Char"/>
    <w:basedOn w:val="CommentTextChar"/>
    <w:link w:val="CommentSubject"/>
    <w:uiPriority w:val="99"/>
    <w:semiHidden/>
    <w:rsid w:val="00AF2D8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12030-7827-4F1E-B426-278C7B86F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2062</Words>
  <Characters>11760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eleenmo</dc:creator>
  <cp:lastModifiedBy>eleenmo</cp:lastModifiedBy>
  <cp:revision>4</cp:revision>
  <dcterms:created xsi:type="dcterms:W3CDTF">2010-10-21T02:52:00Z</dcterms:created>
  <dcterms:modified xsi:type="dcterms:W3CDTF">2010-10-21T04:34:00Z</dcterms:modified>
</cp:coreProperties>
</file>